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AE0D84" w14:textId="77777777" w:rsidR="009B59AB" w:rsidRPr="0032330A" w:rsidDel="0041028D" w:rsidRDefault="009B59AB" w:rsidP="005D3BEB">
      <w:pPr>
        <w:jc w:val="center"/>
        <w:rPr>
          <w:del w:id="0" w:author="William R Cairns" w:date="2012-09-06T12:20:00Z"/>
          <w:rFonts w:ascii="Arial" w:hAnsi="Arial" w:cs="Arial"/>
          <w:b/>
        </w:rPr>
      </w:pPr>
      <w:del w:id="1" w:author="William R Cairns" w:date="2012-09-06T12:20:00Z">
        <w:r w:rsidRPr="0032330A" w:rsidDel="0041028D">
          <w:rPr>
            <w:rFonts w:ascii="Arial" w:hAnsi="Arial" w:cs="Arial"/>
            <w:b/>
          </w:rPr>
          <w:delText>IALA e</w:delText>
        </w:r>
        <w:r w:rsidR="009E7B3B" w:rsidRPr="0032330A" w:rsidDel="0041028D">
          <w:rPr>
            <w:rFonts w:ascii="Arial" w:hAnsi="Arial" w:cs="Arial"/>
            <w:b/>
          </w:rPr>
          <w:delText>-</w:delText>
        </w:r>
        <w:r w:rsidRPr="0032330A" w:rsidDel="0041028D">
          <w:rPr>
            <w:rFonts w:ascii="Arial" w:hAnsi="Arial" w:cs="Arial"/>
            <w:b/>
          </w:rPr>
          <w:delText>Navigation Committee WG1 - Operations</w:delText>
        </w:r>
      </w:del>
    </w:p>
    <w:p w14:paraId="28495E51" w14:textId="77777777" w:rsidR="009B59AB" w:rsidRPr="0032330A" w:rsidRDefault="009B59AB" w:rsidP="005D3BEB">
      <w:pPr>
        <w:jc w:val="center"/>
        <w:rPr>
          <w:rFonts w:ascii="Arial" w:hAnsi="Arial" w:cs="Arial"/>
          <w:b/>
        </w:rPr>
      </w:pPr>
    </w:p>
    <w:p w14:paraId="21B40957" w14:textId="77777777" w:rsidR="0041028D" w:rsidRDefault="009B59AB" w:rsidP="005D3BEB">
      <w:pPr>
        <w:jc w:val="center"/>
        <w:rPr>
          <w:ins w:id="2" w:author="William R Cairns" w:date="2012-09-06T12:20:00Z"/>
          <w:rFonts w:ascii="Arial" w:hAnsi="Arial" w:cs="Arial"/>
          <w:b/>
        </w:rPr>
      </w:pPr>
      <w:r w:rsidRPr="0032330A">
        <w:rPr>
          <w:rFonts w:ascii="Arial" w:hAnsi="Arial" w:cs="Arial"/>
          <w:b/>
        </w:rPr>
        <w:t xml:space="preserve">Terms of Reference </w:t>
      </w:r>
    </w:p>
    <w:p w14:paraId="12D72620" w14:textId="77777777" w:rsidR="009B59AB" w:rsidRPr="0032330A" w:rsidDel="0041028D" w:rsidRDefault="009E7B3B" w:rsidP="005D3BEB">
      <w:pPr>
        <w:jc w:val="center"/>
        <w:rPr>
          <w:del w:id="3" w:author="William R Cairns" w:date="2012-09-06T12:20:00Z"/>
          <w:rFonts w:ascii="Arial" w:hAnsi="Arial" w:cs="Arial"/>
          <w:b/>
        </w:rPr>
      </w:pPr>
      <w:proofErr w:type="gramStart"/>
      <w:r w:rsidRPr="0032330A">
        <w:rPr>
          <w:rFonts w:ascii="Arial" w:hAnsi="Arial" w:cs="Arial"/>
          <w:b/>
        </w:rPr>
        <w:t>for</w:t>
      </w:r>
      <w:proofErr w:type="gramEnd"/>
      <w:r w:rsidRPr="0032330A">
        <w:rPr>
          <w:rFonts w:ascii="Arial" w:hAnsi="Arial" w:cs="Arial"/>
          <w:b/>
        </w:rPr>
        <w:t xml:space="preserve"> </w:t>
      </w:r>
      <w:proofErr w:type="spellStart"/>
      <w:r w:rsidRPr="0032330A">
        <w:rPr>
          <w:rFonts w:ascii="Arial" w:hAnsi="Arial" w:cs="Arial"/>
          <w:b/>
        </w:rPr>
        <w:t>the</w:t>
      </w:r>
      <w:del w:id="4" w:author="William R Cairns" w:date="2012-09-06T12:20:00Z">
        <w:r w:rsidRPr="0032330A" w:rsidDel="0041028D">
          <w:rPr>
            <w:rFonts w:ascii="Arial" w:hAnsi="Arial" w:cs="Arial"/>
            <w:b/>
          </w:rPr>
          <w:delText xml:space="preserve"> </w:delText>
        </w:r>
        <w:r w:rsidR="009B59AB" w:rsidRPr="0032330A" w:rsidDel="0041028D">
          <w:rPr>
            <w:rFonts w:ascii="Arial" w:hAnsi="Arial" w:cs="Arial"/>
            <w:b/>
          </w:rPr>
          <w:delText>2010 – 2014</w:delText>
        </w:r>
        <w:r w:rsidRPr="0032330A" w:rsidDel="0041028D">
          <w:rPr>
            <w:rFonts w:ascii="Arial" w:hAnsi="Arial" w:cs="Arial"/>
            <w:b/>
          </w:rPr>
          <w:delText xml:space="preserve"> work term</w:delText>
        </w:r>
      </w:del>
    </w:p>
    <w:p w14:paraId="62DE5318" w14:textId="77777777" w:rsidR="0041028D" w:rsidRDefault="0041028D" w:rsidP="0041028D">
      <w:pPr>
        <w:jc w:val="center"/>
        <w:rPr>
          <w:ins w:id="5" w:author="William R Cairns" w:date="2012-09-06T12:20:00Z"/>
          <w:rFonts w:ascii="Arial" w:hAnsi="Arial" w:cs="Arial"/>
          <w:b/>
        </w:rPr>
      </w:pPr>
      <w:ins w:id="6" w:author="William R Cairns" w:date="2012-09-06T12:20:00Z">
        <w:r w:rsidRPr="0032330A">
          <w:rPr>
            <w:rFonts w:ascii="Arial" w:hAnsi="Arial" w:cs="Arial"/>
            <w:b/>
          </w:rPr>
          <w:t>Operations</w:t>
        </w:r>
      </w:ins>
      <w:proofErr w:type="spellEnd"/>
      <w:ins w:id="7" w:author=" " w:date="2012-09-26T16:24:00Z">
        <w:r w:rsidR="003427B4">
          <w:rPr>
            <w:rFonts w:ascii="Arial" w:hAnsi="Arial" w:cs="Arial"/>
            <w:b/>
          </w:rPr>
          <w:t xml:space="preserve"> &amp; Strategy</w:t>
        </w:r>
      </w:ins>
      <w:ins w:id="8" w:author="William R Cairns" w:date="2012-09-06T12:20:00Z">
        <w:r>
          <w:rPr>
            <w:rFonts w:ascii="Arial" w:hAnsi="Arial" w:cs="Arial"/>
            <w:b/>
          </w:rPr>
          <w:t xml:space="preserve"> Working Group</w:t>
        </w:r>
      </w:ins>
    </w:p>
    <w:p w14:paraId="0626A5C6" w14:textId="77777777" w:rsidR="008134CB" w:rsidRDefault="008134CB" w:rsidP="0041028D">
      <w:pPr>
        <w:rPr>
          <w:ins w:id="9" w:author="William R Cairns" w:date="2012-09-06T13:01:00Z"/>
          <w:rFonts w:ascii="Arial" w:hAnsi="Arial" w:cs="Arial"/>
          <w:b/>
        </w:rPr>
      </w:pPr>
    </w:p>
    <w:p w14:paraId="13B25F8B" w14:textId="77777777" w:rsidR="0041028D" w:rsidRDefault="0041028D" w:rsidP="0041028D">
      <w:pPr>
        <w:rPr>
          <w:ins w:id="10" w:author="William R Cairns" w:date="2012-09-06T12:21:00Z"/>
          <w:rFonts w:ascii="Arial" w:hAnsi="Arial" w:cs="Arial"/>
          <w:b/>
        </w:rPr>
      </w:pPr>
      <w:ins w:id="11" w:author="William R Cairns" w:date="2012-09-06T12:21:00Z">
        <w:r>
          <w:rPr>
            <w:rFonts w:ascii="Arial" w:hAnsi="Arial" w:cs="Arial"/>
            <w:b/>
          </w:rPr>
          <w:t>Introduction</w:t>
        </w:r>
      </w:ins>
    </w:p>
    <w:p w14:paraId="3D081D54" w14:textId="77777777" w:rsidR="001E75EF" w:rsidRDefault="001E75EF" w:rsidP="001E75EF">
      <w:pPr>
        <w:tabs>
          <w:tab w:val="left" w:pos="360"/>
          <w:tab w:val="left" w:pos="720"/>
        </w:tabs>
        <w:rPr>
          <w:ins w:id="12" w:author=" " w:date="2012-09-27T06:25:00Z"/>
          <w:rFonts w:ascii="Arial" w:hAnsi="Arial" w:cs="Arial"/>
        </w:rPr>
      </w:pPr>
      <w:ins w:id="13" w:author="William R Cairns" w:date="2012-09-06T14:19:00Z">
        <w:r>
          <w:rPr>
            <w:rFonts w:ascii="Arial" w:hAnsi="Arial" w:cs="Arial"/>
          </w:rPr>
          <w:t xml:space="preserve">One basic premise of e-Navigation from the outset has been that it should be user-driven.  The Operations Working Group represents </w:t>
        </w:r>
        <w:del w:id="14" w:author=" " w:date="2012-09-26T16:24:00Z">
          <w:r w:rsidDel="003427B4">
            <w:rPr>
              <w:rFonts w:ascii="Arial" w:hAnsi="Arial" w:cs="Arial"/>
            </w:rPr>
            <w:delText>these</w:delText>
          </w:r>
        </w:del>
      </w:ins>
      <w:ins w:id="15" w:author=" " w:date="2012-09-26T16:24:00Z">
        <w:r w:rsidR="003427B4">
          <w:rPr>
            <w:rFonts w:ascii="Arial" w:hAnsi="Arial" w:cs="Arial"/>
          </w:rPr>
          <w:t>both shore and ship</w:t>
        </w:r>
      </w:ins>
      <w:ins w:id="16" w:author="William R Cairns" w:date="2012-09-06T14:19:00Z">
        <w:r>
          <w:rPr>
            <w:rFonts w:ascii="Arial" w:hAnsi="Arial" w:cs="Arial"/>
          </w:rPr>
          <w:t xml:space="preserve"> users.</w:t>
        </w:r>
      </w:ins>
      <w:ins w:id="17" w:author=" " w:date="2012-09-27T06:25:00Z">
        <w:r w:rsidR="002119D3">
          <w:rPr>
            <w:rFonts w:ascii="Arial" w:hAnsi="Arial" w:cs="Arial"/>
          </w:rPr>
          <w:t xml:space="preserve"> </w:t>
        </w:r>
      </w:ins>
    </w:p>
    <w:p w14:paraId="7B5A0471" w14:textId="77777777" w:rsidR="002119D3" w:rsidRDefault="002119D3" w:rsidP="001E75EF">
      <w:pPr>
        <w:tabs>
          <w:tab w:val="left" w:pos="360"/>
          <w:tab w:val="left" w:pos="720"/>
        </w:tabs>
        <w:rPr>
          <w:ins w:id="18" w:author=" " w:date="2012-09-27T06:25:00Z"/>
          <w:rFonts w:ascii="Arial" w:hAnsi="Arial" w:cs="Arial"/>
        </w:rPr>
      </w:pPr>
    </w:p>
    <w:p w14:paraId="47695697" w14:textId="77777777" w:rsidR="002119D3" w:rsidRDefault="002119D3" w:rsidP="001E75EF">
      <w:pPr>
        <w:tabs>
          <w:tab w:val="left" w:pos="360"/>
          <w:tab w:val="left" w:pos="720"/>
        </w:tabs>
        <w:rPr>
          <w:ins w:id="19" w:author="William R Cairns" w:date="2012-09-06T14:19:00Z"/>
          <w:rFonts w:ascii="Arial" w:hAnsi="Arial" w:cs="Arial"/>
        </w:rPr>
      </w:pPr>
      <w:proofErr w:type="gramStart"/>
      <w:ins w:id="20" w:author=" " w:date="2012-09-27T06:25:00Z">
        <w:r>
          <w:rPr>
            <w:rFonts w:ascii="Arial" w:hAnsi="Arial" w:cs="Arial"/>
          </w:rPr>
          <w:t>e</w:t>
        </w:r>
        <w:proofErr w:type="gramEnd"/>
        <w:r>
          <w:rPr>
            <w:rFonts w:ascii="Arial" w:hAnsi="Arial" w:cs="Arial"/>
          </w:rPr>
          <w:t>-Navigation will have a significant impact on navigational technology, operations</w:t>
        </w:r>
      </w:ins>
      <w:ins w:id="21" w:author="Alimchandani, Mahesh" w:date="2012-09-27T19:10:00Z">
        <w:r w:rsidR="00634AC7">
          <w:rPr>
            <w:rFonts w:ascii="Arial" w:hAnsi="Arial" w:cs="Arial"/>
          </w:rPr>
          <w:t xml:space="preserve"> </w:t>
        </w:r>
      </w:ins>
      <w:ins w:id="22" w:author=" " w:date="2012-09-27T06:25:00Z">
        <w:del w:id="23" w:author="Alimchandani, Mahesh" w:date="2012-09-27T19:10:00Z">
          <w:r w:rsidDel="00634AC7">
            <w:rPr>
              <w:rFonts w:ascii="Arial" w:hAnsi="Arial" w:cs="Arial"/>
            </w:rPr>
            <w:delText xml:space="preserve">, </w:delText>
          </w:r>
        </w:del>
        <w:r>
          <w:rPr>
            <w:rFonts w:ascii="Arial" w:hAnsi="Arial" w:cs="Arial"/>
          </w:rPr>
          <w:t xml:space="preserve">and regulations. It is essential that these changes are strategically monitored by user communities and that the focus on the human element </w:t>
        </w:r>
      </w:ins>
      <w:ins w:id="24" w:author=" " w:date="2012-09-27T06:28:00Z">
        <w:r>
          <w:rPr>
            <w:rFonts w:ascii="Arial" w:hAnsi="Arial" w:cs="Arial"/>
          </w:rPr>
          <w:t>remain</w:t>
        </w:r>
      </w:ins>
      <w:ins w:id="25" w:author=" " w:date="2012-09-27T06:25:00Z">
        <w:r>
          <w:rPr>
            <w:rFonts w:ascii="Arial" w:hAnsi="Arial" w:cs="Arial"/>
          </w:rPr>
          <w:t xml:space="preserve"> </w:t>
        </w:r>
      </w:ins>
      <w:ins w:id="26" w:author=" " w:date="2012-09-27T06:29:00Z">
        <w:r>
          <w:rPr>
            <w:rFonts w:ascii="Arial" w:hAnsi="Arial" w:cs="Arial"/>
          </w:rPr>
          <w:t>prominent</w:t>
        </w:r>
      </w:ins>
      <w:ins w:id="27" w:author=" " w:date="2012-09-27T06:28:00Z">
        <w:r>
          <w:rPr>
            <w:rFonts w:ascii="Arial" w:hAnsi="Arial" w:cs="Arial"/>
          </w:rPr>
          <w:t xml:space="preserve">. </w:t>
        </w:r>
      </w:ins>
    </w:p>
    <w:p w14:paraId="2F2BBC4B" w14:textId="77777777" w:rsidR="001E75EF" w:rsidRDefault="001E75EF" w:rsidP="001E75EF">
      <w:pPr>
        <w:tabs>
          <w:tab w:val="left" w:pos="360"/>
          <w:tab w:val="left" w:pos="720"/>
        </w:tabs>
        <w:rPr>
          <w:ins w:id="28" w:author="William R Cairns" w:date="2012-09-06T14:19:00Z"/>
          <w:rFonts w:ascii="Arial" w:hAnsi="Arial" w:cs="Arial"/>
        </w:rPr>
      </w:pPr>
    </w:p>
    <w:p w14:paraId="3BE35021" w14:textId="77777777" w:rsidR="001E75EF" w:rsidDel="003427B4" w:rsidRDefault="001E75EF" w:rsidP="001E75EF">
      <w:pPr>
        <w:tabs>
          <w:tab w:val="left" w:pos="360"/>
          <w:tab w:val="left" w:pos="720"/>
        </w:tabs>
        <w:rPr>
          <w:ins w:id="29" w:author="William R Cairns" w:date="2012-09-06T14:19:00Z"/>
          <w:del w:id="30" w:author=" " w:date="2012-09-26T16:25:00Z"/>
          <w:rFonts w:ascii="Arial" w:hAnsi="Arial" w:cs="Arial"/>
        </w:rPr>
      </w:pPr>
      <w:ins w:id="31" w:author="William R Cairns" w:date="2012-09-06T14:19:00Z">
        <w:del w:id="32" w:author=" " w:date="2012-09-26T16:25:00Z">
          <w:r w:rsidRPr="00B9656D" w:rsidDel="003427B4">
            <w:rPr>
              <w:rFonts w:ascii="Arial" w:hAnsi="Arial" w:cs="Arial"/>
            </w:rPr>
            <w:delText>What shore-based providers may consider to be “useful” information does not necessarily mean that users (i.e., mariners) have the same opinion. What mariners consider “critical” information often depends on the current situation or task-at-hand.</w:delText>
          </w:r>
          <w:r w:rsidDel="003427B4">
            <w:rPr>
              <w:rFonts w:ascii="Arial" w:hAnsi="Arial" w:cs="Arial"/>
            </w:rPr>
            <w:delText xml:space="preserve">The implementation of e-Navigation should </w:delText>
          </w:r>
          <w:r w:rsidRPr="00B9656D" w:rsidDel="003427B4">
            <w:rPr>
              <w:rFonts w:ascii="Arial" w:hAnsi="Arial" w:cs="Arial"/>
            </w:rPr>
            <w:delText>ensur</w:delText>
          </w:r>
          <w:r w:rsidDel="003427B4">
            <w:rPr>
              <w:rFonts w:ascii="Arial" w:hAnsi="Arial" w:cs="Arial"/>
            </w:rPr>
            <w:delText>e</w:delText>
          </w:r>
          <w:r w:rsidRPr="00B9656D" w:rsidDel="003427B4">
            <w:rPr>
              <w:rFonts w:ascii="Arial" w:hAnsi="Arial" w:cs="Arial"/>
            </w:rPr>
            <w:delText xml:space="preserve"> the availability of all components and us</w:delText>
          </w:r>
          <w:r w:rsidDel="003427B4">
            <w:rPr>
              <w:rFonts w:ascii="Arial" w:hAnsi="Arial" w:cs="Arial"/>
            </w:rPr>
            <w:delText>e</w:delText>
          </w:r>
          <w:r w:rsidRPr="00B9656D" w:rsidDel="003427B4">
            <w:rPr>
              <w:rFonts w:ascii="Arial" w:hAnsi="Arial" w:cs="Arial"/>
            </w:rPr>
            <w:delText xml:space="preserve"> them effectively to simplify the display of navigation information. </w:delText>
          </w:r>
        </w:del>
      </w:ins>
    </w:p>
    <w:p w14:paraId="1A85D563" w14:textId="77777777" w:rsidR="001E75EF" w:rsidRDefault="001E75EF" w:rsidP="001E75EF">
      <w:pPr>
        <w:tabs>
          <w:tab w:val="left" w:pos="360"/>
          <w:tab w:val="left" w:pos="720"/>
        </w:tabs>
        <w:rPr>
          <w:ins w:id="33" w:author="William R Cairns" w:date="2012-09-06T14:19:00Z"/>
          <w:rFonts w:ascii="Arial" w:hAnsi="Arial" w:cs="Arial"/>
        </w:rPr>
      </w:pPr>
    </w:p>
    <w:p w14:paraId="1B57F0D0" w14:textId="77777777" w:rsidR="0041028D" w:rsidRDefault="008134CB" w:rsidP="0041028D">
      <w:pPr>
        <w:rPr>
          <w:ins w:id="34" w:author="William R Cairns" w:date="2012-09-06T13:00:00Z"/>
          <w:rFonts w:ascii="Arial" w:hAnsi="Arial" w:cs="Arial"/>
          <w:b/>
        </w:rPr>
      </w:pPr>
      <w:ins w:id="35" w:author="William R Cairns" w:date="2012-09-06T13:00:00Z">
        <w:r>
          <w:rPr>
            <w:rFonts w:ascii="Arial" w:hAnsi="Arial" w:cs="Arial"/>
            <w:b/>
          </w:rPr>
          <w:t>Scope</w:t>
        </w:r>
      </w:ins>
    </w:p>
    <w:p w14:paraId="17BE17BC" w14:textId="77777777" w:rsidR="008134CB" w:rsidRPr="001E75EF" w:rsidRDefault="001E75EF" w:rsidP="0041028D">
      <w:pPr>
        <w:rPr>
          <w:ins w:id="36" w:author="William R Cairns" w:date="2012-09-06T14:24:00Z"/>
          <w:rFonts w:ascii="Arial" w:hAnsi="Arial" w:cs="Arial"/>
        </w:rPr>
      </w:pPr>
      <w:ins w:id="37" w:author="William R Cairns" w:date="2012-09-06T14:24:00Z">
        <w:r>
          <w:rPr>
            <w:rFonts w:ascii="Arial" w:hAnsi="Arial" w:cs="Arial"/>
          </w:rPr>
          <w:t>Provide a forum to represent the e-Navigat</w:t>
        </w:r>
      </w:ins>
      <w:ins w:id="38" w:author="William R Cairns" w:date="2012-09-06T14:25:00Z">
        <w:r>
          <w:rPr>
            <w:rFonts w:ascii="Arial" w:hAnsi="Arial" w:cs="Arial"/>
          </w:rPr>
          <w:t>ion user communities</w:t>
        </w:r>
      </w:ins>
      <w:ins w:id="39" w:author=" " w:date="2012-09-26T16:25:00Z">
        <w:r w:rsidR="003427B4">
          <w:rPr>
            <w:rFonts w:ascii="Arial" w:hAnsi="Arial" w:cs="Arial"/>
          </w:rPr>
          <w:t xml:space="preserve"> and provide guidance on issues of </w:t>
        </w:r>
      </w:ins>
      <w:ins w:id="40" w:author=" " w:date="2012-09-27T06:30:00Z">
        <w:r w:rsidR="00F81CD1">
          <w:rPr>
            <w:rFonts w:ascii="Arial" w:hAnsi="Arial" w:cs="Arial"/>
          </w:rPr>
          <w:t xml:space="preserve">operations, </w:t>
        </w:r>
      </w:ins>
      <w:ins w:id="41" w:author=" " w:date="2012-09-26T16:25:00Z">
        <w:r w:rsidR="003427B4">
          <w:rPr>
            <w:rFonts w:ascii="Arial" w:hAnsi="Arial" w:cs="Arial"/>
          </w:rPr>
          <w:t>strategy and implementation</w:t>
        </w:r>
      </w:ins>
      <w:ins w:id="42" w:author="William R Cairns" w:date="2012-09-06T14:25:00Z">
        <w:r>
          <w:rPr>
            <w:rFonts w:ascii="Arial" w:hAnsi="Arial" w:cs="Arial"/>
          </w:rPr>
          <w:t>.</w:t>
        </w:r>
      </w:ins>
    </w:p>
    <w:p w14:paraId="72A1354D" w14:textId="77777777" w:rsidR="001E75EF" w:rsidRDefault="001E75EF" w:rsidP="0041028D">
      <w:pPr>
        <w:rPr>
          <w:ins w:id="43" w:author="William R Cairns" w:date="2012-09-06T13:00:00Z"/>
          <w:rFonts w:ascii="Arial" w:hAnsi="Arial" w:cs="Arial"/>
          <w:b/>
        </w:rPr>
      </w:pPr>
    </w:p>
    <w:p w14:paraId="2D86B90B" w14:textId="77777777" w:rsidR="008134CB" w:rsidRDefault="008134CB" w:rsidP="0041028D">
      <w:pPr>
        <w:rPr>
          <w:ins w:id="44" w:author="William R Cairns" w:date="2012-09-10T10:07:00Z"/>
          <w:rFonts w:ascii="Arial" w:hAnsi="Arial" w:cs="Arial"/>
          <w:b/>
        </w:rPr>
      </w:pPr>
      <w:ins w:id="45" w:author="William R Cairns" w:date="2012-09-06T13:00:00Z">
        <w:r>
          <w:rPr>
            <w:rFonts w:ascii="Arial" w:hAnsi="Arial" w:cs="Arial"/>
            <w:b/>
          </w:rPr>
          <w:t>Objective</w:t>
        </w:r>
      </w:ins>
    </w:p>
    <w:p w14:paraId="2475AE65" w14:textId="77777777" w:rsidR="00634AC7" w:rsidRPr="00FF47B2" w:rsidRDefault="00FF47B2" w:rsidP="0041028D">
      <w:pPr>
        <w:rPr>
          <w:ins w:id="46" w:author="William R Cairns" w:date="2012-09-06T13:00:00Z"/>
          <w:rFonts w:ascii="Arial" w:hAnsi="Arial" w:cs="Arial"/>
          <w:b/>
        </w:rPr>
      </w:pPr>
      <w:ins w:id="47" w:author="William R Cairns" w:date="2012-09-10T10:07:00Z">
        <w:r w:rsidRPr="00FF47B2">
          <w:rPr>
            <w:rFonts w:ascii="Arial" w:hAnsi="Arial" w:cs="Arial"/>
          </w:rPr>
          <w:t xml:space="preserve">The </w:t>
        </w:r>
        <w:del w:id="48" w:author="Alimchandani, Mahesh" w:date="2012-09-27T19:14:00Z">
          <w:r w:rsidRPr="00FF47B2" w:rsidDel="00634AC7">
            <w:rPr>
              <w:rFonts w:ascii="Arial" w:hAnsi="Arial" w:cs="Arial"/>
            </w:rPr>
            <w:delText xml:space="preserve">primary </w:delText>
          </w:r>
        </w:del>
        <w:r w:rsidRPr="00FF47B2">
          <w:rPr>
            <w:rFonts w:ascii="Arial" w:hAnsi="Arial" w:cs="Arial"/>
          </w:rPr>
          <w:t xml:space="preserve">objective of the WG is to prepare and maintain </w:t>
        </w:r>
      </w:ins>
      <w:ins w:id="49" w:author="William R Cairns" w:date="2012-09-10T10:08:00Z">
        <w:r w:rsidRPr="00FF47B2">
          <w:rPr>
            <w:rFonts w:ascii="Arial" w:hAnsi="Arial" w:cs="Arial"/>
          </w:rPr>
          <w:t>Committee inputs to IMO on the user communities represented at</w:t>
        </w:r>
      </w:ins>
      <w:ins w:id="50" w:author="William R Cairns" w:date="2012-09-10T10:07:00Z">
        <w:r w:rsidRPr="00FF47B2">
          <w:rPr>
            <w:rFonts w:ascii="Arial" w:hAnsi="Arial" w:cs="Arial"/>
          </w:rPr>
          <w:t xml:space="preserve"> IALA</w:t>
        </w:r>
      </w:ins>
      <w:ins w:id="51" w:author="Alimchandani, Mahesh" w:date="2012-09-27T19:14:00Z">
        <w:r w:rsidR="00634AC7">
          <w:rPr>
            <w:rFonts w:ascii="Arial" w:hAnsi="Arial" w:cs="Arial"/>
          </w:rPr>
          <w:t xml:space="preserve"> and </w:t>
        </w:r>
      </w:ins>
      <w:ins w:id="52" w:author="William R Cairns" w:date="2012-09-10T10:07:00Z">
        <w:del w:id="53" w:author="Alimchandani, Mahesh" w:date="2012-09-27T19:14:00Z">
          <w:r w:rsidRPr="00FF47B2" w:rsidDel="00634AC7">
            <w:rPr>
              <w:rFonts w:ascii="Arial" w:hAnsi="Arial" w:cs="Arial"/>
            </w:rPr>
            <w:delText>.</w:delText>
          </w:r>
        </w:del>
      </w:ins>
      <w:ins w:id="54" w:author="Alimchandani, Mahesh" w:date="2012-09-27T19:13:00Z">
        <w:r w:rsidR="00634AC7">
          <w:rPr>
            <w:rFonts w:ascii="Arial" w:hAnsi="Arial" w:cs="Arial"/>
          </w:rPr>
          <w:t>keep relevant IALA guidance documents up-to-date.</w:t>
        </w:r>
      </w:ins>
    </w:p>
    <w:p w14:paraId="51B01289" w14:textId="77777777" w:rsidR="008134CB" w:rsidRDefault="008134CB" w:rsidP="0041028D">
      <w:pPr>
        <w:rPr>
          <w:ins w:id="55" w:author="William R Cairns" w:date="2012-09-06T13:01:00Z"/>
          <w:rFonts w:ascii="Arial" w:hAnsi="Arial" w:cs="Arial"/>
          <w:b/>
        </w:rPr>
      </w:pPr>
    </w:p>
    <w:p w14:paraId="6AC3F44C" w14:textId="77777777" w:rsidR="008134CB" w:rsidRPr="0041028D" w:rsidRDefault="008134CB" w:rsidP="0041028D">
      <w:pPr>
        <w:rPr>
          <w:ins w:id="56" w:author="William R Cairns" w:date="2012-09-06T12:21:00Z"/>
          <w:rFonts w:ascii="Arial" w:hAnsi="Arial" w:cs="Arial"/>
          <w:b/>
        </w:rPr>
      </w:pPr>
      <w:ins w:id="57" w:author="William R Cairns" w:date="2012-09-06T13:01:00Z">
        <w:r>
          <w:rPr>
            <w:rFonts w:ascii="Arial" w:hAnsi="Arial" w:cs="Arial"/>
            <w:b/>
          </w:rPr>
          <w:t>Terms of Reference</w:t>
        </w:r>
      </w:ins>
    </w:p>
    <w:p w14:paraId="7A800257" w14:textId="77777777" w:rsidR="0041028D" w:rsidRPr="0041028D" w:rsidRDefault="0041028D" w:rsidP="0041028D">
      <w:pPr>
        <w:rPr>
          <w:ins w:id="58" w:author="William R Cairns" w:date="2012-09-06T12:21:00Z"/>
          <w:rFonts w:ascii="Arial" w:hAnsi="Arial" w:cs="Arial"/>
          <w:b/>
        </w:rPr>
      </w:pPr>
    </w:p>
    <w:p w14:paraId="1BE6B1AD" w14:textId="77777777" w:rsidR="009B59AB" w:rsidRPr="0032330A" w:rsidRDefault="009B59AB">
      <w:pPr>
        <w:rPr>
          <w:rFonts w:ascii="Arial" w:hAnsi="Arial" w:cs="Arial"/>
        </w:rPr>
      </w:pPr>
    </w:p>
    <w:p w14:paraId="7C3B0D3D" w14:textId="77777777" w:rsidR="009B59AB" w:rsidRPr="0032330A" w:rsidRDefault="009B59AB" w:rsidP="0041028D">
      <w:pPr>
        <w:numPr>
          <w:ilvl w:val="0"/>
          <w:numId w:val="3"/>
        </w:numPr>
        <w:rPr>
          <w:rFonts w:ascii="Arial" w:hAnsi="Arial" w:cs="Arial"/>
        </w:rPr>
      </w:pPr>
      <w:r w:rsidRPr="0032330A">
        <w:rPr>
          <w:rFonts w:ascii="Arial" w:hAnsi="Arial" w:cs="Arial"/>
        </w:rPr>
        <w:t>Further develop, maintain, revise or capture new e</w:t>
      </w:r>
      <w:r w:rsidR="009E7B3B" w:rsidRPr="0032330A">
        <w:rPr>
          <w:rFonts w:ascii="Arial" w:hAnsi="Arial" w:cs="Arial"/>
        </w:rPr>
        <w:t>-</w:t>
      </w:r>
      <w:r w:rsidRPr="0032330A">
        <w:rPr>
          <w:rFonts w:ascii="Arial" w:hAnsi="Arial" w:cs="Arial"/>
        </w:rPr>
        <w:t xml:space="preserve">Navigation </w:t>
      </w:r>
      <w:r w:rsidR="009E7B3B" w:rsidRPr="0032330A">
        <w:rPr>
          <w:rFonts w:ascii="Arial" w:hAnsi="Arial" w:cs="Arial"/>
        </w:rPr>
        <w:t>ship and shore user needs, as required.</w:t>
      </w:r>
    </w:p>
    <w:p w14:paraId="0077E3BC" w14:textId="77777777" w:rsidR="009B59AB" w:rsidRPr="0032330A" w:rsidRDefault="009E7B3B" w:rsidP="0041028D">
      <w:pPr>
        <w:numPr>
          <w:ilvl w:val="0"/>
          <w:numId w:val="3"/>
        </w:numPr>
        <w:rPr>
          <w:rFonts w:ascii="Arial" w:hAnsi="Arial" w:cs="Arial"/>
        </w:rPr>
      </w:pPr>
      <w:r w:rsidRPr="0032330A">
        <w:rPr>
          <w:rFonts w:ascii="Arial" w:hAnsi="Arial" w:cs="Arial"/>
        </w:rPr>
        <w:t xml:space="preserve">Contribute to </w:t>
      </w:r>
      <w:r w:rsidR="009B59AB" w:rsidRPr="0032330A">
        <w:rPr>
          <w:rFonts w:ascii="Arial" w:hAnsi="Arial" w:cs="Arial"/>
        </w:rPr>
        <w:t>the development of the IMO e</w:t>
      </w:r>
      <w:r w:rsidRPr="0032330A">
        <w:rPr>
          <w:rFonts w:ascii="Arial" w:hAnsi="Arial" w:cs="Arial"/>
        </w:rPr>
        <w:t>-</w:t>
      </w:r>
      <w:r w:rsidR="009B59AB" w:rsidRPr="0032330A">
        <w:rPr>
          <w:rFonts w:ascii="Arial" w:hAnsi="Arial" w:cs="Arial"/>
        </w:rPr>
        <w:t xml:space="preserve">Navigation implementation plan by assessing operational issues pertinent to </w:t>
      </w:r>
      <w:r w:rsidR="003C40F4" w:rsidRPr="0032330A">
        <w:rPr>
          <w:rFonts w:ascii="Arial" w:hAnsi="Arial" w:cs="Arial"/>
        </w:rPr>
        <w:t>user needs</w:t>
      </w:r>
      <w:r w:rsidR="009B59AB" w:rsidRPr="0032330A">
        <w:rPr>
          <w:rFonts w:ascii="Arial" w:hAnsi="Arial" w:cs="Arial"/>
        </w:rPr>
        <w:t xml:space="preserve">, </w:t>
      </w:r>
      <w:r w:rsidR="003C40F4" w:rsidRPr="0032330A">
        <w:rPr>
          <w:rFonts w:ascii="Arial" w:hAnsi="Arial" w:cs="Arial"/>
        </w:rPr>
        <w:t>gap analysis</w:t>
      </w:r>
      <w:r w:rsidR="009B59AB" w:rsidRPr="0032330A">
        <w:rPr>
          <w:rFonts w:ascii="Arial" w:hAnsi="Arial" w:cs="Arial"/>
        </w:rPr>
        <w:t xml:space="preserve">, </w:t>
      </w:r>
      <w:r w:rsidR="003C40F4" w:rsidRPr="0032330A">
        <w:rPr>
          <w:rFonts w:ascii="Arial" w:hAnsi="Arial" w:cs="Arial"/>
        </w:rPr>
        <w:t xml:space="preserve">cost benefit analysis </w:t>
      </w:r>
      <w:r w:rsidR="009B59AB" w:rsidRPr="0032330A">
        <w:rPr>
          <w:rFonts w:ascii="Arial" w:hAnsi="Arial" w:cs="Arial"/>
        </w:rPr>
        <w:t xml:space="preserve">and </w:t>
      </w:r>
      <w:r w:rsidR="003C40F4" w:rsidRPr="0032330A">
        <w:rPr>
          <w:rFonts w:ascii="Arial" w:hAnsi="Arial" w:cs="Arial"/>
        </w:rPr>
        <w:t xml:space="preserve">their </w:t>
      </w:r>
      <w:r w:rsidR="009B59AB" w:rsidRPr="0032330A">
        <w:rPr>
          <w:rFonts w:ascii="Arial" w:hAnsi="Arial" w:cs="Arial"/>
        </w:rPr>
        <w:t xml:space="preserve">implementation issues. </w:t>
      </w:r>
    </w:p>
    <w:p w14:paraId="12685F78" w14:textId="77777777" w:rsidR="009B59AB" w:rsidRPr="0032330A" w:rsidRDefault="009B59AB" w:rsidP="0041028D">
      <w:pPr>
        <w:numPr>
          <w:ilvl w:val="0"/>
          <w:numId w:val="3"/>
        </w:numPr>
        <w:rPr>
          <w:rFonts w:ascii="Arial" w:hAnsi="Arial" w:cs="Arial"/>
        </w:rPr>
      </w:pPr>
      <w:r w:rsidRPr="0032330A">
        <w:rPr>
          <w:rFonts w:ascii="Arial" w:hAnsi="Arial" w:cs="Arial"/>
        </w:rPr>
        <w:t>Liaise with other e</w:t>
      </w:r>
      <w:r w:rsidR="009E7B3B" w:rsidRPr="0032330A">
        <w:rPr>
          <w:rFonts w:ascii="Arial" w:hAnsi="Arial" w:cs="Arial"/>
        </w:rPr>
        <w:t>-</w:t>
      </w:r>
      <w:r w:rsidRPr="0032330A">
        <w:rPr>
          <w:rFonts w:ascii="Arial" w:hAnsi="Arial" w:cs="Arial"/>
        </w:rPr>
        <w:t>Navigation WG</w:t>
      </w:r>
      <w:r w:rsidR="005D3BEB" w:rsidRPr="0032330A">
        <w:rPr>
          <w:rFonts w:ascii="Arial" w:hAnsi="Arial" w:cs="Arial"/>
        </w:rPr>
        <w:t>s</w:t>
      </w:r>
      <w:r w:rsidRPr="0032330A">
        <w:rPr>
          <w:rFonts w:ascii="Arial" w:hAnsi="Arial" w:cs="Arial"/>
        </w:rPr>
        <w:t xml:space="preserve"> and IALA Committees concerning </w:t>
      </w:r>
      <w:r w:rsidR="003C40F4" w:rsidRPr="0032330A">
        <w:rPr>
          <w:rFonts w:ascii="Arial" w:hAnsi="Arial" w:cs="Arial"/>
        </w:rPr>
        <w:t xml:space="preserve">operational </w:t>
      </w:r>
      <w:r w:rsidRPr="0032330A">
        <w:rPr>
          <w:rFonts w:ascii="Arial" w:hAnsi="Arial" w:cs="Arial"/>
        </w:rPr>
        <w:t xml:space="preserve">issues, both </w:t>
      </w:r>
      <w:proofErr w:type="spellStart"/>
      <w:r w:rsidRPr="0032330A">
        <w:rPr>
          <w:rFonts w:ascii="Arial" w:hAnsi="Arial" w:cs="Arial"/>
        </w:rPr>
        <w:t>onboard</w:t>
      </w:r>
      <w:proofErr w:type="spellEnd"/>
      <w:r w:rsidRPr="0032330A">
        <w:rPr>
          <w:rFonts w:ascii="Arial" w:hAnsi="Arial" w:cs="Arial"/>
        </w:rPr>
        <w:t xml:space="preserve"> and ashore</w:t>
      </w:r>
      <w:r w:rsidR="005D3BEB" w:rsidRPr="0032330A">
        <w:rPr>
          <w:rFonts w:ascii="Arial" w:hAnsi="Arial" w:cs="Arial"/>
        </w:rPr>
        <w:t xml:space="preserve">. </w:t>
      </w:r>
    </w:p>
    <w:p w14:paraId="49232C9A" w14:textId="77777777" w:rsidR="005D3BEB" w:rsidRDefault="009E7B3B" w:rsidP="0041028D">
      <w:pPr>
        <w:numPr>
          <w:ilvl w:val="0"/>
          <w:numId w:val="3"/>
        </w:numPr>
        <w:rPr>
          <w:ins w:id="59" w:author=" " w:date="2012-09-27T06:23:00Z"/>
          <w:rFonts w:ascii="Arial" w:hAnsi="Arial" w:cs="Arial"/>
        </w:rPr>
      </w:pPr>
      <w:r w:rsidRPr="0032330A">
        <w:rPr>
          <w:rFonts w:ascii="Arial" w:hAnsi="Arial" w:cs="Arial"/>
        </w:rPr>
        <w:t>Act as the focal point for</w:t>
      </w:r>
      <w:r w:rsidR="005D3BEB" w:rsidRPr="0032330A">
        <w:rPr>
          <w:rFonts w:ascii="Arial" w:hAnsi="Arial" w:cs="Arial"/>
        </w:rPr>
        <w:t xml:space="preserve"> liaison between </w:t>
      </w:r>
      <w:r w:rsidRPr="0032330A">
        <w:rPr>
          <w:rFonts w:ascii="Arial" w:hAnsi="Arial" w:cs="Arial"/>
        </w:rPr>
        <w:t xml:space="preserve">the </w:t>
      </w:r>
      <w:r w:rsidR="005D3BEB" w:rsidRPr="0032330A">
        <w:rPr>
          <w:rFonts w:ascii="Arial" w:hAnsi="Arial" w:cs="Arial"/>
        </w:rPr>
        <w:t>IALA e</w:t>
      </w:r>
      <w:r w:rsidR="003C40F4" w:rsidRPr="0032330A">
        <w:rPr>
          <w:rFonts w:ascii="Arial" w:hAnsi="Arial" w:cs="Arial"/>
        </w:rPr>
        <w:t>-</w:t>
      </w:r>
      <w:r w:rsidR="005D3BEB" w:rsidRPr="0032330A">
        <w:rPr>
          <w:rFonts w:ascii="Arial" w:hAnsi="Arial" w:cs="Arial"/>
        </w:rPr>
        <w:t xml:space="preserve">Navigation Committee and IMO </w:t>
      </w:r>
      <w:r w:rsidR="003C40F4" w:rsidRPr="0032330A">
        <w:rPr>
          <w:rFonts w:ascii="Arial" w:hAnsi="Arial" w:cs="Arial"/>
        </w:rPr>
        <w:t>on e-Navigation matters</w:t>
      </w:r>
      <w:ins w:id="60" w:author="Nick Ward" w:date="2012-09-10T10:29:00Z">
        <w:r w:rsidR="00A74562">
          <w:rPr>
            <w:rFonts w:ascii="Arial" w:hAnsi="Arial" w:cs="Arial"/>
          </w:rPr>
          <w:t xml:space="preserve"> (including input to the </w:t>
        </w:r>
      </w:ins>
      <w:ins w:id="61" w:author="Alimchandani, Mahesh" w:date="2012-09-27T19:15:00Z">
        <w:r w:rsidR="00634AC7">
          <w:rPr>
            <w:rFonts w:ascii="Arial" w:hAnsi="Arial" w:cs="Arial"/>
          </w:rPr>
          <w:t xml:space="preserve">IMO </w:t>
        </w:r>
      </w:ins>
      <w:ins w:id="62" w:author="Nick Ward" w:date="2012-09-10T10:29:00Z">
        <w:r w:rsidR="00A74562">
          <w:rPr>
            <w:rFonts w:ascii="Arial" w:hAnsi="Arial" w:cs="Arial"/>
          </w:rPr>
          <w:t>Correspondence Group)</w:t>
        </w:r>
      </w:ins>
      <w:ins w:id="63" w:author="Alimchandani, Mahesh" w:date="2012-09-27T19:15:00Z">
        <w:r w:rsidR="00634AC7">
          <w:rPr>
            <w:rFonts w:ascii="Arial" w:hAnsi="Arial" w:cs="Arial"/>
          </w:rPr>
          <w:t>.</w:t>
        </w:r>
      </w:ins>
    </w:p>
    <w:p w14:paraId="6572E327" w14:textId="77777777" w:rsidR="002119D3" w:rsidRDefault="002119D3" w:rsidP="0041028D">
      <w:pPr>
        <w:numPr>
          <w:ilvl w:val="0"/>
          <w:numId w:val="3"/>
        </w:numPr>
        <w:rPr>
          <w:ins w:id="64" w:author=" " w:date="2012-09-27T06:20:00Z"/>
          <w:rFonts w:ascii="Arial" w:hAnsi="Arial" w:cs="Arial"/>
        </w:rPr>
      </w:pPr>
      <w:ins w:id="65" w:author=" " w:date="2012-09-27T06:24:00Z">
        <w:r>
          <w:rPr>
            <w:rFonts w:ascii="Arial" w:hAnsi="Arial" w:cs="Arial"/>
          </w:rPr>
          <w:t xml:space="preserve">Make recommendations </w:t>
        </w:r>
      </w:ins>
      <w:ins w:id="66" w:author="Alimchandani, Mahesh" w:date="2012-09-27T19:15:00Z">
        <w:r w:rsidR="00634AC7">
          <w:rPr>
            <w:rFonts w:ascii="Arial" w:hAnsi="Arial" w:cs="Arial"/>
          </w:rPr>
          <w:t xml:space="preserve">on </w:t>
        </w:r>
      </w:ins>
      <w:ins w:id="67" w:author=" " w:date="2012-09-27T06:24:00Z">
        <w:r>
          <w:rPr>
            <w:rFonts w:ascii="Arial" w:hAnsi="Arial" w:cs="Arial"/>
          </w:rPr>
          <w:t xml:space="preserve">the strategic implementation and continued development of e-Navigation. </w:t>
        </w:r>
      </w:ins>
    </w:p>
    <w:p w14:paraId="0381312E" w14:textId="77777777" w:rsidR="002119D3" w:rsidRPr="0032330A" w:rsidRDefault="002119D3" w:rsidP="0041028D">
      <w:pPr>
        <w:numPr>
          <w:ilvl w:val="0"/>
          <w:numId w:val="3"/>
        </w:numPr>
        <w:rPr>
          <w:rFonts w:ascii="Arial" w:hAnsi="Arial" w:cs="Arial"/>
        </w:rPr>
      </w:pPr>
      <w:ins w:id="68" w:author=" " w:date="2012-09-27T06:21:00Z">
        <w:del w:id="69" w:author="Alimchandani, Mahesh" w:date="2012-09-27T19:17:00Z">
          <w:r w:rsidDel="00634AC7">
            <w:rPr>
              <w:rFonts w:ascii="Arial" w:hAnsi="Arial" w:cs="Arial"/>
            </w:rPr>
            <w:delText xml:space="preserve">Monitor </w:delText>
          </w:r>
        </w:del>
      </w:ins>
      <w:ins w:id="70" w:author="Alimchandani, Mahesh" w:date="2012-09-27T19:17:00Z">
        <w:r w:rsidR="00634AC7">
          <w:rPr>
            <w:rFonts w:ascii="Arial" w:hAnsi="Arial" w:cs="Arial"/>
          </w:rPr>
          <w:t xml:space="preserve">Address </w:t>
        </w:r>
      </w:ins>
      <w:ins w:id="71" w:author=" " w:date="2012-09-27T06:21:00Z">
        <w:r>
          <w:rPr>
            <w:rFonts w:ascii="Arial" w:hAnsi="Arial" w:cs="Arial"/>
          </w:rPr>
          <w:t xml:space="preserve">issues of </w:t>
        </w:r>
      </w:ins>
      <w:ins w:id="72" w:author="Alimchandani, Mahesh" w:date="2012-09-27T19:16:00Z">
        <w:r w:rsidR="00634AC7">
          <w:rPr>
            <w:rFonts w:ascii="Arial" w:hAnsi="Arial" w:cs="Arial"/>
          </w:rPr>
          <w:t>p</w:t>
        </w:r>
      </w:ins>
      <w:ins w:id="73" w:author=" " w:date="2012-09-27T06:21:00Z">
        <w:del w:id="74" w:author="Alimchandani, Mahesh" w:date="2012-09-27T19:16:00Z">
          <w:r w:rsidDel="00634AC7">
            <w:rPr>
              <w:rFonts w:ascii="Arial" w:hAnsi="Arial" w:cs="Arial"/>
            </w:rPr>
            <w:delText>P</w:delText>
          </w:r>
        </w:del>
        <w:r>
          <w:rPr>
            <w:rFonts w:ascii="Arial" w:hAnsi="Arial" w:cs="Arial"/>
          </w:rPr>
          <w:t xml:space="preserve">ortrayal including: </w:t>
        </w:r>
      </w:ins>
    </w:p>
    <w:p w14:paraId="0E48554E" w14:textId="77777777" w:rsidR="001E75EF" w:rsidRPr="00B9656D" w:rsidRDefault="001E75EF">
      <w:pPr>
        <w:numPr>
          <w:ilvl w:val="1"/>
          <w:numId w:val="3"/>
        </w:numPr>
        <w:tabs>
          <w:tab w:val="left" w:pos="720"/>
        </w:tabs>
        <w:rPr>
          <w:ins w:id="75" w:author="William R Cairns" w:date="2012-09-06T14:20:00Z"/>
          <w:rFonts w:ascii="Arial" w:hAnsi="Arial" w:cs="Arial"/>
        </w:rPr>
        <w:pPrChange w:id="76" w:author=" " w:date="2012-09-27T06:20:00Z">
          <w:pPr>
            <w:numPr>
              <w:numId w:val="3"/>
            </w:numPr>
            <w:tabs>
              <w:tab w:val="num" w:pos="360"/>
              <w:tab w:val="left" w:pos="720"/>
            </w:tabs>
            <w:ind w:left="360" w:hanging="360"/>
          </w:pPr>
        </w:pPrChange>
      </w:pPr>
      <w:ins w:id="77" w:author="William R Cairns" w:date="2012-09-06T14:20:00Z">
        <w:del w:id="78" w:author=" " w:date="2012-09-27T06:21:00Z">
          <w:r w:rsidRPr="00B9656D" w:rsidDel="002119D3">
            <w:rPr>
              <w:rFonts w:ascii="Arial" w:hAnsi="Arial" w:cs="Arial"/>
            </w:rPr>
            <w:delText xml:space="preserve">Compile </w:delText>
          </w:r>
        </w:del>
      </w:ins>
      <w:ins w:id="79" w:author=" " w:date="2012-09-27T06:21:00Z">
        <w:r w:rsidR="002119D3">
          <w:rPr>
            <w:rFonts w:ascii="Arial" w:hAnsi="Arial" w:cs="Arial"/>
          </w:rPr>
          <w:t>E</w:t>
        </w:r>
      </w:ins>
      <w:ins w:id="80" w:author="William R Cairns" w:date="2012-09-06T14:20:00Z">
        <w:del w:id="81" w:author=" " w:date="2012-09-27T06:21:00Z">
          <w:r w:rsidRPr="00B9656D" w:rsidDel="002119D3">
            <w:rPr>
              <w:rFonts w:ascii="Arial" w:hAnsi="Arial" w:cs="Arial"/>
            </w:rPr>
            <w:delText>e</w:delText>
          </w:r>
        </w:del>
        <w:r w:rsidRPr="00B9656D">
          <w:rPr>
            <w:rFonts w:ascii="Arial" w:hAnsi="Arial" w:cs="Arial"/>
          </w:rPr>
          <w:t>xisting guidance, standards</w:t>
        </w:r>
        <w:del w:id="82" w:author="Alimchandani, Mahesh" w:date="2012-09-27T19:17:00Z">
          <w:r w:rsidRPr="00B9656D" w:rsidDel="00634AC7">
            <w:rPr>
              <w:rFonts w:ascii="Arial" w:hAnsi="Arial" w:cs="Arial"/>
            </w:rPr>
            <w:delText>,</w:delText>
          </w:r>
        </w:del>
        <w:r w:rsidRPr="00B9656D">
          <w:rPr>
            <w:rFonts w:ascii="Arial" w:hAnsi="Arial" w:cs="Arial"/>
          </w:rPr>
          <w:t xml:space="preserve"> and specifications related to the display of chart and other types of e-Navigation-related information (e.g., </w:t>
        </w:r>
      </w:ins>
      <w:ins w:id="83" w:author="Alimchandani, Mahesh" w:date="2012-09-27T19:18:00Z">
        <w:r w:rsidR="00634AC7">
          <w:rPr>
            <w:rFonts w:ascii="Arial" w:hAnsi="Arial" w:cs="Arial"/>
          </w:rPr>
          <w:t xml:space="preserve">on </w:t>
        </w:r>
      </w:ins>
      <w:ins w:id="84" w:author="William R Cairns" w:date="2012-09-06T14:20:00Z">
        <w:r w:rsidRPr="00B9656D">
          <w:rPr>
            <w:rFonts w:ascii="Arial" w:hAnsi="Arial" w:cs="Arial"/>
          </w:rPr>
          <w:t>radar, ECDIS, AIS, INS, VTS/</w:t>
        </w:r>
        <w:del w:id="85" w:author="Alimchandani, Mahesh" w:date="2012-09-27T19:17:00Z">
          <w:r w:rsidRPr="00B9656D" w:rsidDel="00634AC7">
            <w:rPr>
              <w:rFonts w:ascii="Arial" w:hAnsi="Arial" w:cs="Arial"/>
            </w:rPr>
            <w:delText>VTM</w:delText>
          </w:r>
        </w:del>
        <w:r w:rsidRPr="00B9656D">
          <w:rPr>
            <w:rFonts w:ascii="Arial" w:hAnsi="Arial" w:cs="Arial"/>
          </w:rPr>
          <w:t>, etc.).</w:t>
        </w:r>
      </w:ins>
    </w:p>
    <w:p w14:paraId="07FD4F88" w14:textId="77777777" w:rsidR="001E75EF" w:rsidRPr="001E75EF" w:rsidRDefault="001E75EF">
      <w:pPr>
        <w:numPr>
          <w:ilvl w:val="1"/>
          <w:numId w:val="3"/>
        </w:numPr>
        <w:tabs>
          <w:tab w:val="left" w:pos="720"/>
        </w:tabs>
        <w:rPr>
          <w:ins w:id="86" w:author="William R Cairns" w:date="2012-09-06T14:20:00Z"/>
          <w:rFonts w:ascii="Arial" w:hAnsi="Arial" w:cs="Arial"/>
        </w:rPr>
        <w:pPrChange w:id="87" w:author=" " w:date="2012-09-27T06:20:00Z">
          <w:pPr>
            <w:numPr>
              <w:numId w:val="3"/>
            </w:numPr>
            <w:tabs>
              <w:tab w:val="num" w:pos="360"/>
              <w:tab w:val="left" w:pos="720"/>
            </w:tabs>
            <w:ind w:left="360" w:hanging="360"/>
          </w:pPr>
        </w:pPrChange>
      </w:pPr>
      <w:ins w:id="88" w:author="William R Cairns" w:date="2012-09-06T14:20:00Z">
        <w:del w:id="89" w:author=" " w:date="2012-09-27T06:22:00Z">
          <w:r w:rsidRPr="001E75EF" w:rsidDel="002119D3">
            <w:rPr>
              <w:rFonts w:ascii="Arial" w:hAnsi="Arial" w:cs="Arial"/>
            </w:rPr>
            <w:delText xml:space="preserve">Review </w:delText>
          </w:r>
        </w:del>
      </w:ins>
      <w:ins w:id="90" w:author=" " w:date="2012-09-27T06:22:00Z">
        <w:r w:rsidR="002119D3">
          <w:rPr>
            <w:rFonts w:ascii="Arial" w:hAnsi="Arial" w:cs="Arial"/>
          </w:rPr>
          <w:t>E</w:t>
        </w:r>
      </w:ins>
      <w:ins w:id="91" w:author="William R Cairns" w:date="2012-09-06T14:20:00Z">
        <w:del w:id="92" w:author=" " w:date="2012-09-27T06:22:00Z">
          <w:r w:rsidRPr="001E75EF" w:rsidDel="002119D3">
            <w:rPr>
              <w:rFonts w:ascii="Arial" w:hAnsi="Arial" w:cs="Arial"/>
            </w:rPr>
            <w:delText>e</w:delText>
          </w:r>
        </w:del>
        <w:r w:rsidRPr="001E75EF">
          <w:rPr>
            <w:rFonts w:ascii="Arial" w:hAnsi="Arial" w:cs="Arial"/>
          </w:rPr>
          <w:t xml:space="preserve">xisting performance standards and/or specifications for </w:t>
        </w:r>
        <w:proofErr w:type="spellStart"/>
        <w:r w:rsidRPr="001E75EF">
          <w:rPr>
            <w:rFonts w:ascii="Arial" w:hAnsi="Arial" w:cs="Arial"/>
          </w:rPr>
          <w:t>shipborne</w:t>
        </w:r>
        <w:proofErr w:type="spellEnd"/>
        <w:r w:rsidRPr="001E75EF">
          <w:rPr>
            <w:rFonts w:ascii="Arial" w:hAnsi="Arial" w:cs="Arial"/>
          </w:rPr>
          <w:t xml:space="preserve"> equipment/systems/services that have been adopted by IMO, IEC, IHO, ISO, etc.  </w:t>
        </w:r>
      </w:ins>
    </w:p>
    <w:p w14:paraId="1BE0BEBE" w14:textId="77777777" w:rsidR="001E75EF" w:rsidRPr="001E75EF" w:rsidRDefault="001E75EF">
      <w:pPr>
        <w:numPr>
          <w:ilvl w:val="1"/>
          <w:numId w:val="3"/>
        </w:numPr>
        <w:tabs>
          <w:tab w:val="left" w:pos="720"/>
        </w:tabs>
        <w:rPr>
          <w:ins w:id="93" w:author="William R Cairns" w:date="2012-09-06T14:20:00Z"/>
          <w:rFonts w:ascii="Arial" w:hAnsi="Arial" w:cs="Arial"/>
        </w:rPr>
        <w:pPrChange w:id="94" w:author=" " w:date="2012-09-27T06:20:00Z">
          <w:pPr>
            <w:numPr>
              <w:numId w:val="3"/>
            </w:numPr>
            <w:tabs>
              <w:tab w:val="num" w:pos="360"/>
              <w:tab w:val="left" w:pos="720"/>
            </w:tabs>
            <w:ind w:left="360" w:hanging="360"/>
          </w:pPr>
        </w:pPrChange>
      </w:pPr>
      <w:ins w:id="95" w:author="William R Cairns" w:date="2012-09-06T14:20:00Z">
        <w:r w:rsidRPr="001E75EF">
          <w:rPr>
            <w:rFonts w:ascii="Arial" w:hAnsi="Arial" w:cs="Arial"/>
          </w:rPr>
          <w:t xml:space="preserve">Identify e-Navigation-related forms of information that warrant a harmonized presentation/display for </w:t>
        </w:r>
        <w:proofErr w:type="spellStart"/>
        <w:r w:rsidRPr="001E75EF">
          <w:rPr>
            <w:rFonts w:ascii="Arial" w:hAnsi="Arial" w:cs="Arial"/>
          </w:rPr>
          <w:t>shipborne</w:t>
        </w:r>
        <w:proofErr w:type="spellEnd"/>
        <w:r w:rsidRPr="001E75EF">
          <w:rPr>
            <w:rFonts w:ascii="Arial" w:hAnsi="Arial" w:cs="Arial"/>
          </w:rPr>
          <w:t xml:space="preserve"> and shore-based users.  </w:t>
        </w:r>
      </w:ins>
    </w:p>
    <w:p w14:paraId="18024A8E" w14:textId="77777777" w:rsidR="001E75EF" w:rsidRPr="001E75EF" w:rsidRDefault="001E75EF">
      <w:pPr>
        <w:numPr>
          <w:ilvl w:val="1"/>
          <w:numId w:val="3"/>
        </w:numPr>
        <w:tabs>
          <w:tab w:val="left" w:pos="720"/>
        </w:tabs>
        <w:rPr>
          <w:ins w:id="96" w:author="William R Cairns" w:date="2012-09-06T14:20:00Z"/>
          <w:rFonts w:ascii="Arial" w:hAnsi="Arial" w:cs="Arial"/>
        </w:rPr>
        <w:pPrChange w:id="97" w:author=" " w:date="2012-09-27T06:20:00Z">
          <w:pPr>
            <w:numPr>
              <w:numId w:val="3"/>
            </w:numPr>
            <w:tabs>
              <w:tab w:val="num" w:pos="360"/>
              <w:tab w:val="left" w:pos="720"/>
            </w:tabs>
            <w:ind w:left="360" w:hanging="360"/>
          </w:pPr>
        </w:pPrChange>
      </w:pPr>
      <w:ins w:id="98" w:author="William R Cairns" w:date="2012-09-06T14:20:00Z">
        <w:r w:rsidRPr="001E75EF">
          <w:rPr>
            <w:rFonts w:ascii="Arial" w:hAnsi="Arial" w:cs="Arial"/>
          </w:rPr>
          <w:lastRenderedPageBreak/>
          <w:t>Provide recommendations on how to resolve any inconsistencies and/or conflicts noted that may inhibit the harmonized display of e-Navigation information.</w:t>
        </w:r>
      </w:ins>
    </w:p>
    <w:p w14:paraId="2AF2E0A9" w14:textId="77777777" w:rsidR="001E75EF" w:rsidRPr="001E75EF" w:rsidRDefault="001E75EF">
      <w:pPr>
        <w:numPr>
          <w:ilvl w:val="1"/>
          <w:numId w:val="3"/>
        </w:numPr>
        <w:tabs>
          <w:tab w:val="left" w:pos="720"/>
        </w:tabs>
        <w:rPr>
          <w:ins w:id="99" w:author="William R Cairns" w:date="2012-09-06T14:20:00Z"/>
          <w:rFonts w:ascii="Arial" w:hAnsi="Arial" w:cs="Arial"/>
        </w:rPr>
        <w:pPrChange w:id="100" w:author=" " w:date="2012-09-27T06:20:00Z">
          <w:pPr>
            <w:numPr>
              <w:numId w:val="3"/>
            </w:numPr>
            <w:tabs>
              <w:tab w:val="num" w:pos="360"/>
              <w:tab w:val="left" w:pos="720"/>
            </w:tabs>
            <w:ind w:left="360" w:hanging="360"/>
          </w:pPr>
        </w:pPrChange>
      </w:pPr>
      <w:ins w:id="101" w:author="William R Cairns" w:date="2012-09-06T14:20:00Z">
        <w:r w:rsidRPr="001E75EF">
          <w:rPr>
            <w:rFonts w:ascii="Arial" w:hAnsi="Arial" w:cs="Arial"/>
          </w:rPr>
          <w:t>Monitor the development of ECDIS (including ENCs) and INS/IBS.</w:t>
        </w:r>
      </w:ins>
    </w:p>
    <w:p w14:paraId="42A17A47" w14:textId="77777777" w:rsidR="001E75EF" w:rsidRPr="001E75EF" w:rsidRDefault="001E75EF">
      <w:pPr>
        <w:numPr>
          <w:ilvl w:val="1"/>
          <w:numId w:val="3"/>
        </w:numPr>
        <w:tabs>
          <w:tab w:val="left" w:pos="720"/>
        </w:tabs>
        <w:rPr>
          <w:ins w:id="102" w:author="William R Cairns" w:date="2012-09-06T14:20:00Z"/>
          <w:rFonts w:ascii="Arial" w:hAnsi="Arial" w:cs="Arial"/>
        </w:rPr>
        <w:pPrChange w:id="103" w:author=" " w:date="2012-09-27T06:20:00Z">
          <w:pPr>
            <w:numPr>
              <w:numId w:val="3"/>
            </w:numPr>
            <w:tabs>
              <w:tab w:val="num" w:pos="360"/>
              <w:tab w:val="left" w:pos="720"/>
            </w:tabs>
            <w:ind w:left="360" w:hanging="360"/>
          </w:pPr>
        </w:pPrChange>
      </w:pPr>
      <w:ins w:id="104" w:author="William R Cairns" w:date="2012-09-06T14:20:00Z">
        <w:r w:rsidRPr="001E75EF">
          <w:rPr>
            <w:rFonts w:ascii="Arial" w:hAnsi="Arial" w:cs="Arial"/>
          </w:rPr>
          <w:t>Evaluate new proposals for displaying e-Navigation related information</w:t>
        </w:r>
      </w:ins>
      <w:proofErr w:type="gramStart"/>
      <w:ins w:id="105" w:author="William R Cairns" w:date="2012-09-06T14:23:00Z">
        <w:r>
          <w:rPr>
            <w:rFonts w:ascii="Arial" w:hAnsi="Arial" w:cs="Arial"/>
          </w:rPr>
          <w:t xml:space="preserve">, </w:t>
        </w:r>
      </w:ins>
      <w:ins w:id="106" w:author="William R Cairns" w:date="2012-09-06T14:20:00Z">
        <w:r w:rsidRPr="001E75EF">
          <w:rPr>
            <w:rFonts w:ascii="Arial" w:hAnsi="Arial" w:cs="Arial"/>
          </w:rPr>
          <w:t xml:space="preserve"> includ</w:t>
        </w:r>
      </w:ins>
      <w:ins w:id="107" w:author="William R Cairns" w:date="2012-09-06T14:23:00Z">
        <w:r>
          <w:rPr>
            <w:rFonts w:ascii="Arial" w:hAnsi="Arial" w:cs="Arial"/>
          </w:rPr>
          <w:t>ing</w:t>
        </w:r>
      </w:ins>
      <w:proofErr w:type="gramEnd"/>
      <w:ins w:id="108" w:author="William R Cairns" w:date="2012-09-06T14:20:00Z">
        <w:r w:rsidRPr="001E75EF">
          <w:rPr>
            <w:rFonts w:ascii="Arial" w:hAnsi="Arial" w:cs="Arial"/>
          </w:rPr>
          <w:t xml:space="preserve"> AIS Application-specific Messages, Virtual AtoN, and Marine Information Overlays (MIOs).</w:t>
        </w:r>
      </w:ins>
    </w:p>
    <w:p w14:paraId="47DCC930" w14:textId="77777777" w:rsidR="001E75EF" w:rsidRPr="001E75EF" w:rsidDel="002119D3" w:rsidRDefault="001E75EF">
      <w:pPr>
        <w:numPr>
          <w:ilvl w:val="1"/>
          <w:numId w:val="3"/>
        </w:numPr>
        <w:tabs>
          <w:tab w:val="left" w:pos="720"/>
        </w:tabs>
        <w:rPr>
          <w:ins w:id="109" w:author="William R Cairns" w:date="2012-09-06T14:20:00Z"/>
          <w:del w:id="110" w:author=" " w:date="2012-09-27T06:23:00Z"/>
          <w:rFonts w:ascii="Arial" w:hAnsi="Arial" w:cs="Arial"/>
        </w:rPr>
        <w:pPrChange w:id="111" w:author=" " w:date="2012-09-27T06:20:00Z">
          <w:pPr>
            <w:numPr>
              <w:numId w:val="3"/>
            </w:numPr>
            <w:tabs>
              <w:tab w:val="num" w:pos="360"/>
              <w:tab w:val="left" w:pos="720"/>
            </w:tabs>
            <w:ind w:left="360" w:hanging="360"/>
          </w:pPr>
        </w:pPrChange>
      </w:pPr>
      <w:ins w:id="112" w:author="William R Cairns" w:date="2012-09-06T14:20:00Z">
        <w:del w:id="113" w:author=" " w:date="2012-09-27T06:23:00Z">
          <w:r w:rsidRPr="001E75EF" w:rsidDel="002119D3">
            <w:rPr>
              <w:rFonts w:ascii="Arial" w:hAnsi="Arial" w:cs="Arial"/>
            </w:rPr>
            <w:delText xml:space="preserve">Compile an e-Navigation Portrayal library that provides examples of how e-Navigation information </w:delText>
          </w:r>
        </w:del>
      </w:ins>
      <w:ins w:id="114" w:author="William R Cairns" w:date="2012-09-06T14:24:00Z">
        <w:del w:id="115" w:author=" " w:date="2012-09-27T06:23:00Z">
          <w:r w:rsidDel="002119D3">
            <w:rPr>
              <w:rFonts w:ascii="Arial" w:hAnsi="Arial" w:cs="Arial"/>
            </w:rPr>
            <w:delText>is</w:delText>
          </w:r>
        </w:del>
      </w:ins>
      <w:ins w:id="116" w:author="William R Cairns" w:date="2012-09-06T14:20:00Z">
        <w:del w:id="117" w:author=" " w:date="2012-09-27T06:23:00Z">
          <w:r w:rsidRPr="001E75EF" w:rsidDel="002119D3">
            <w:rPr>
              <w:rFonts w:ascii="Arial" w:hAnsi="Arial" w:cs="Arial"/>
            </w:rPr>
            <w:delText xml:space="preserve"> displayed on shipborne and shore-based equipment/systems.</w:delText>
          </w:r>
        </w:del>
      </w:ins>
    </w:p>
    <w:p w14:paraId="7C1F16A4" w14:textId="77777777" w:rsidR="0041028D" w:rsidRDefault="001E75EF">
      <w:pPr>
        <w:numPr>
          <w:ilvl w:val="1"/>
          <w:numId w:val="3"/>
        </w:numPr>
        <w:rPr>
          <w:ins w:id="118" w:author="William R Cairns" w:date="2012-09-06T14:20:00Z"/>
          <w:rFonts w:ascii="Arial" w:hAnsi="Arial" w:cs="Arial"/>
        </w:rPr>
        <w:pPrChange w:id="119" w:author=" " w:date="2012-09-27T06:20:00Z">
          <w:pPr>
            <w:numPr>
              <w:numId w:val="3"/>
            </w:numPr>
            <w:tabs>
              <w:tab w:val="num" w:pos="360"/>
            </w:tabs>
            <w:ind w:left="360" w:hanging="360"/>
          </w:pPr>
        </w:pPrChange>
      </w:pPr>
      <w:ins w:id="120" w:author="William R Cairns" w:date="2012-09-06T14:20:00Z">
        <w:r w:rsidRPr="00B9656D">
          <w:rPr>
            <w:rFonts w:ascii="Arial" w:hAnsi="Arial" w:cs="Arial"/>
          </w:rPr>
          <w:t>Prepare input/guidance to IMO related to the harmonized presentation and display of e-Navigation related information.</w:t>
        </w:r>
      </w:ins>
    </w:p>
    <w:p w14:paraId="4FB49A79" w14:textId="77777777" w:rsidR="001E75EF" w:rsidRDefault="001E75EF">
      <w:pPr>
        <w:ind w:left="360" w:firstLine="720"/>
        <w:rPr>
          <w:ins w:id="121" w:author="William R Cairns" w:date="2012-09-06T12:22:00Z"/>
          <w:rFonts w:ascii="Arial" w:hAnsi="Arial" w:cs="Arial"/>
        </w:rPr>
        <w:pPrChange w:id="122" w:author=" " w:date="2012-09-27T06:20:00Z">
          <w:pPr>
            <w:ind w:left="360"/>
          </w:pPr>
        </w:pPrChange>
      </w:pPr>
    </w:p>
    <w:p w14:paraId="5E96E866" w14:textId="77777777" w:rsidR="0041028D" w:rsidRPr="0041028D" w:rsidRDefault="0041028D" w:rsidP="0041028D">
      <w:pPr>
        <w:rPr>
          <w:ins w:id="123" w:author="William R Cairns" w:date="2012-09-06T12:22:00Z"/>
          <w:rFonts w:ascii="Arial" w:hAnsi="Arial" w:cs="Arial"/>
          <w:b/>
        </w:rPr>
      </w:pPr>
      <w:ins w:id="124" w:author="William R Cairns" w:date="2012-09-06T12:22:00Z">
        <w:r w:rsidRPr="0041028D">
          <w:rPr>
            <w:rFonts w:ascii="Arial" w:hAnsi="Arial" w:cs="Arial"/>
            <w:b/>
          </w:rPr>
          <w:t>Deliverables</w:t>
        </w:r>
      </w:ins>
    </w:p>
    <w:p w14:paraId="5E5E8617" w14:textId="77777777" w:rsidR="0041028D" w:rsidRPr="0041028D" w:rsidRDefault="0041028D">
      <w:pPr>
        <w:ind w:firstLine="720"/>
        <w:rPr>
          <w:ins w:id="125" w:author="William R Cairns" w:date="2012-09-06T12:22:00Z"/>
          <w:rFonts w:ascii="Arial" w:hAnsi="Arial" w:cs="Arial"/>
          <w:b/>
        </w:rPr>
        <w:pPrChange w:id="126" w:author=" " w:date="2012-09-27T06:20:00Z">
          <w:pPr/>
        </w:pPrChange>
      </w:pPr>
    </w:p>
    <w:p w14:paraId="6B4B15EA" w14:textId="77777777" w:rsidR="0041028D" w:rsidRPr="0041028D" w:rsidRDefault="00A74562" w:rsidP="001E75EF">
      <w:pPr>
        <w:rPr>
          <w:rFonts w:ascii="Arial" w:hAnsi="Arial" w:cs="Arial"/>
          <w:b/>
        </w:rPr>
      </w:pPr>
      <w:ins w:id="127" w:author="Nick Ward" w:date="2012-09-10T10:32:00Z">
        <w:r>
          <w:rPr>
            <w:rFonts w:ascii="Arial" w:hAnsi="Arial" w:cs="Arial"/>
            <w:b/>
          </w:rPr>
          <w:t>Coordinated input to the IMO Correspondence Group on e-Navigation</w:t>
        </w:r>
      </w:ins>
      <w:ins w:id="128" w:author="Alimchandani, Mahesh" w:date="2012-09-27T19:21:00Z">
        <w:r w:rsidR="00C0495A">
          <w:rPr>
            <w:rFonts w:ascii="Arial" w:hAnsi="Arial" w:cs="Arial"/>
            <w:b/>
          </w:rPr>
          <w:t>. Develop and maintain guidance for the IALA membership.</w:t>
        </w:r>
      </w:ins>
    </w:p>
    <w:sectPr w:rsidR="0041028D" w:rsidRPr="0041028D" w:rsidSect="00860AEF">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50C06C" w14:textId="77777777" w:rsidR="000D0467" w:rsidRDefault="000D0467" w:rsidP="002D13B2">
      <w:r>
        <w:separator/>
      </w:r>
    </w:p>
  </w:endnote>
  <w:endnote w:type="continuationSeparator" w:id="0">
    <w:p w14:paraId="688CAF76" w14:textId="77777777" w:rsidR="000D0467" w:rsidRDefault="000D0467" w:rsidP="002D13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B3E650" w14:textId="77777777" w:rsidR="009503B6" w:rsidRDefault="009503B6">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F3A98F" w14:textId="77777777" w:rsidR="009503B6" w:rsidRDefault="009503B6">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849E7A" w14:textId="77777777" w:rsidR="009503B6" w:rsidRDefault="009503B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94B1FC" w14:textId="77777777" w:rsidR="000D0467" w:rsidRDefault="000D0467" w:rsidP="002D13B2">
      <w:r>
        <w:separator/>
      </w:r>
    </w:p>
  </w:footnote>
  <w:footnote w:type="continuationSeparator" w:id="0">
    <w:p w14:paraId="559D1999" w14:textId="77777777" w:rsidR="000D0467" w:rsidRDefault="000D0467" w:rsidP="002D13B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683CCF" w14:textId="77777777" w:rsidR="009503B6" w:rsidRDefault="009503B6">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64B38F" w14:textId="77777777" w:rsidR="00B05434" w:rsidDel="009503B6" w:rsidRDefault="00B05434" w:rsidP="001F3EDC">
    <w:pPr>
      <w:pStyle w:val="Header"/>
      <w:jc w:val="right"/>
      <w:rPr>
        <w:del w:id="129" w:author="Michael Hadley" w:date="2012-09-27T13:12:00Z"/>
      </w:rPr>
    </w:pPr>
    <w:r>
      <w:t>e-NAV12/</w:t>
    </w:r>
    <w:del w:id="130" w:author="Michael Hadley" w:date="2012-09-27T13:12:00Z">
      <w:r w:rsidDel="009503B6">
        <w:delText>38</w:delText>
      </w:r>
    </w:del>
    <w:ins w:id="131" w:author="William R Cairns" w:date="2012-09-06T12:19:00Z">
      <w:del w:id="132" w:author="Michael Hadley" w:date="2012-09-27T13:12:00Z">
        <w:r w:rsidR="0041028D" w:rsidDel="009503B6">
          <w:delText xml:space="preserve"> Rev</w:delText>
        </w:r>
      </w:del>
    </w:ins>
    <w:ins w:id="133" w:author=" " w:date="2012-09-26T16:24:00Z">
      <w:del w:id="134" w:author="Michael Hadley" w:date="2012-09-27T13:12:00Z">
        <w:r w:rsidR="003427B4" w:rsidDel="009503B6">
          <w:delText>2</w:delText>
        </w:r>
      </w:del>
    </w:ins>
    <w:ins w:id="135" w:author="Michael Hadley" w:date="2012-09-27T13:12:00Z">
      <w:r w:rsidR="009503B6">
        <w:t>output/35</w:t>
      </w:r>
    </w:ins>
    <w:ins w:id="136" w:author="William R Cairns" w:date="2012-09-06T12:19:00Z">
      <w:del w:id="137" w:author=" " w:date="2012-09-26T16:24:00Z">
        <w:r w:rsidR="0041028D" w:rsidDel="003427B4">
          <w:delText>1</w:delText>
        </w:r>
      </w:del>
    </w:ins>
    <w:bookmarkStart w:id="138" w:name="_GoBack"/>
    <w:bookmarkEnd w:id="138"/>
  </w:p>
  <w:p w14:paraId="194939A9" w14:textId="77777777" w:rsidR="00BA2C17" w:rsidRDefault="00B05434" w:rsidP="009503B6">
    <w:pPr>
      <w:pStyle w:val="Header"/>
      <w:jc w:val="right"/>
    </w:pPr>
    <w:del w:id="139" w:author="Michael Hadley" w:date="2012-09-27T13:12:00Z">
      <w:r w:rsidDel="009503B6">
        <w:delText xml:space="preserve">Formerly </w:delText>
      </w:r>
      <w:r w:rsidR="00BA2C17" w:rsidDel="009503B6">
        <w:delText>e-NAV11/20/1</w:delText>
      </w:r>
    </w:del>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162E6B" w14:textId="77777777" w:rsidR="009503B6" w:rsidRDefault="009503B6">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610EF2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375F1E"/>
    <w:multiLevelType w:val="hybridMultilevel"/>
    <w:tmpl w:val="8E06EB6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61677F7D"/>
    <w:multiLevelType w:val="hybridMultilevel"/>
    <w:tmpl w:val="5D82C942"/>
    <w:lvl w:ilvl="0" w:tplc="0409000F">
      <w:start w:val="1"/>
      <w:numFmt w:val="decimal"/>
      <w:lvlText w:val="%1."/>
      <w:lvlJc w:val="left"/>
      <w:pPr>
        <w:tabs>
          <w:tab w:val="num" w:pos="360"/>
        </w:tabs>
        <w:ind w:left="360" w:hanging="360"/>
      </w:pPr>
      <w:rPr>
        <w:rFonts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9B59AB"/>
    <w:rsid w:val="000309D4"/>
    <w:rsid w:val="00037286"/>
    <w:rsid w:val="00057D03"/>
    <w:rsid w:val="00071E0E"/>
    <w:rsid w:val="00074F9D"/>
    <w:rsid w:val="0007705B"/>
    <w:rsid w:val="000D0467"/>
    <w:rsid w:val="000D1006"/>
    <w:rsid w:val="000F12CB"/>
    <w:rsid w:val="00104756"/>
    <w:rsid w:val="00113F34"/>
    <w:rsid w:val="00190D5A"/>
    <w:rsid w:val="00195FBA"/>
    <w:rsid w:val="001B1CD6"/>
    <w:rsid w:val="001B62A1"/>
    <w:rsid w:val="001D1715"/>
    <w:rsid w:val="001E75EF"/>
    <w:rsid w:val="001F3EDC"/>
    <w:rsid w:val="002119D3"/>
    <w:rsid w:val="002358E8"/>
    <w:rsid w:val="00285DEC"/>
    <w:rsid w:val="002D0109"/>
    <w:rsid w:val="002D13B2"/>
    <w:rsid w:val="0032330A"/>
    <w:rsid w:val="003343F9"/>
    <w:rsid w:val="003427B4"/>
    <w:rsid w:val="00346CCF"/>
    <w:rsid w:val="003641C3"/>
    <w:rsid w:val="00375717"/>
    <w:rsid w:val="00393201"/>
    <w:rsid w:val="003C40F4"/>
    <w:rsid w:val="003C7FD8"/>
    <w:rsid w:val="003D3FCC"/>
    <w:rsid w:val="003D4B11"/>
    <w:rsid w:val="003D4CBC"/>
    <w:rsid w:val="003D77F2"/>
    <w:rsid w:val="0041028D"/>
    <w:rsid w:val="00422B11"/>
    <w:rsid w:val="00436EA8"/>
    <w:rsid w:val="0048166F"/>
    <w:rsid w:val="004B26A5"/>
    <w:rsid w:val="004C3F55"/>
    <w:rsid w:val="004E3EDA"/>
    <w:rsid w:val="004F5E27"/>
    <w:rsid w:val="00513CE2"/>
    <w:rsid w:val="00542164"/>
    <w:rsid w:val="005A03C9"/>
    <w:rsid w:val="005B12F6"/>
    <w:rsid w:val="005C5A6D"/>
    <w:rsid w:val="005D3BEB"/>
    <w:rsid w:val="005E2FCC"/>
    <w:rsid w:val="00627CF0"/>
    <w:rsid w:val="00634AC7"/>
    <w:rsid w:val="006509D0"/>
    <w:rsid w:val="006837BE"/>
    <w:rsid w:val="0069277F"/>
    <w:rsid w:val="006C5DF6"/>
    <w:rsid w:val="006F1F52"/>
    <w:rsid w:val="007013F5"/>
    <w:rsid w:val="00786BD4"/>
    <w:rsid w:val="007A6246"/>
    <w:rsid w:val="008069EE"/>
    <w:rsid w:val="008134CB"/>
    <w:rsid w:val="00816D35"/>
    <w:rsid w:val="00817BA8"/>
    <w:rsid w:val="00860AEF"/>
    <w:rsid w:val="008A1FCC"/>
    <w:rsid w:val="00925CA1"/>
    <w:rsid w:val="009503B6"/>
    <w:rsid w:val="00956DDC"/>
    <w:rsid w:val="009571EC"/>
    <w:rsid w:val="0097047A"/>
    <w:rsid w:val="0098410E"/>
    <w:rsid w:val="00986532"/>
    <w:rsid w:val="009B59AB"/>
    <w:rsid w:val="009E7B3B"/>
    <w:rsid w:val="00A11006"/>
    <w:rsid w:val="00A72474"/>
    <w:rsid w:val="00A74562"/>
    <w:rsid w:val="00A8078A"/>
    <w:rsid w:val="00A9215C"/>
    <w:rsid w:val="00A92798"/>
    <w:rsid w:val="00A95581"/>
    <w:rsid w:val="00AD0E64"/>
    <w:rsid w:val="00AE756A"/>
    <w:rsid w:val="00B00459"/>
    <w:rsid w:val="00B05434"/>
    <w:rsid w:val="00B157D7"/>
    <w:rsid w:val="00B24821"/>
    <w:rsid w:val="00B56469"/>
    <w:rsid w:val="00BA2C17"/>
    <w:rsid w:val="00BB7402"/>
    <w:rsid w:val="00BE6731"/>
    <w:rsid w:val="00C0495A"/>
    <w:rsid w:val="00C263F8"/>
    <w:rsid w:val="00C421D0"/>
    <w:rsid w:val="00C521C9"/>
    <w:rsid w:val="00C547C5"/>
    <w:rsid w:val="00C57AAB"/>
    <w:rsid w:val="00CB7598"/>
    <w:rsid w:val="00CC7C70"/>
    <w:rsid w:val="00CF0EE9"/>
    <w:rsid w:val="00CF5E31"/>
    <w:rsid w:val="00D12480"/>
    <w:rsid w:val="00D60122"/>
    <w:rsid w:val="00D60280"/>
    <w:rsid w:val="00DB3DDF"/>
    <w:rsid w:val="00DC4E71"/>
    <w:rsid w:val="00DD6B17"/>
    <w:rsid w:val="00DD6D78"/>
    <w:rsid w:val="00DE506F"/>
    <w:rsid w:val="00DF2555"/>
    <w:rsid w:val="00DF79E1"/>
    <w:rsid w:val="00E343BB"/>
    <w:rsid w:val="00E57272"/>
    <w:rsid w:val="00E70083"/>
    <w:rsid w:val="00E76855"/>
    <w:rsid w:val="00EA0310"/>
    <w:rsid w:val="00EA2FCB"/>
    <w:rsid w:val="00F02D7D"/>
    <w:rsid w:val="00F23A0A"/>
    <w:rsid w:val="00F27438"/>
    <w:rsid w:val="00F31B0F"/>
    <w:rsid w:val="00F55585"/>
    <w:rsid w:val="00F60322"/>
    <w:rsid w:val="00F715B8"/>
    <w:rsid w:val="00F81CD1"/>
    <w:rsid w:val="00F84771"/>
    <w:rsid w:val="00F9106C"/>
    <w:rsid w:val="00FA3B12"/>
    <w:rsid w:val="00FA564F"/>
    <w:rsid w:val="00FB0B0D"/>
    <w:rsid w:val="00FE553E"/>
    <w:rsid w:val="00FF107D"/>
    <w:rsid w:val="00FF2449"/>
    <w:rsid w:val="00FF47B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6A1B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60AEF"/>
    <w:rPr>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D13B2"/>
    <w:pPr>
      <w:tabs>
        <w:tab w:val="center" w:pos="4513"/>
        <w:tab w:val="right" w:pos="9026"/>
      </w:tabs>
    </w:pPr>
  </w:style>
  <w:style w:type="character" w:customStyle="1" w:styleId="HeaderChar">
    <w:name w:val="Header Char"/>
    <w:link w:val="Header"/>
    <w:rsid w:val="002D13B2"/>
    <w:rPr>
      <w:sz w:val="24"/>
      <w:szCs w:val="24"/>
    </w:rPr>
  </w:style>
  <w:style w:type="paragraph" w:styleId="Footer">
    <w:name w:val="footer"/>
    <w:basedOn w:val="Normal"/>
    <w:link w:val="FooterChar"/>
    <w:rsid w:val="002D13B2"/>
    <w:pPr>
      <w:tabs>
        <w:tab w:val="center" w:pos="4513"/>
        <w:tab w:val="right" w:pos="9026"/>
      </w:tabs>
    </w:pPr>
  </w:style>
  <w:style w:type="character" w:customStyle="1" w:styleId="FooterChar">
    <w:name w:val="Footer Char"/>
    <w:link w:val="Footer"/>
    <w:rsid w:val="002D13B2"/>
    <w:rPr>
      <w:sz w:val="24"/>
      <w:szCs w:val="24"/>
    </w:rPr>
  </w:style>
  <w:style w:type="paragraph" w:styleId="BalloonText">
    <w:name w:val="Balloon Text"/>
    <w:basedOn w:val="Normal"/>
    <w:link w:val="BalloonTextChar"/>
    <w:rsid w:val="0032330A"/>
    <w:rPr>
      <w:rFonts w:ascii="Tahoma" w:hAnsi="Tahoma"/>
      <w:sz w:val="16"/>
      <w:szCs w:val="16"/>
    </w:rPr>
  </w:style>
  <w:style w:type="character" w:customStyle="1" w:styleId="BalloonTextChar">
    <w:name w:val="Balloon Text Char"/>
    <w:link w:val="BalloonText"/>
    <w:rsid w:val="0032330A"/>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2</Pages>
  <Words>496</Words>
  <Characters>2831</Characters>
  <Application>Microsoft Macintosh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IALA eNavigation Committee WG1 - Operations</vt:lpstr>
    </vt:vector>
  </TitlesOfParts>
  <Company>NAUTICAL INSTITUTE</Company>
  <LinksUpToDate>false</LinksUpToDate>
  <CharactersWithSpaces>3321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eNavigation Committee WG1 - Operations</dc:title>
  <dc:creator>DJP</dc:creator>
  <cp:lastModifiedBy>Michael Hadley</cp:lastModifiedBy>
  <cp:revision>8</cp:revision>
  <dcterms:created xsi:type="dcterms:W3CDTF">2012-09-26T15:23:00Z</dcterms:created>
  <dcterms:modified xsi:type="dcterms:W3CDTF">2012-09-27T12:15:00Z</dcterms:modified>
</cp:coreProperties>
</file>